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AE41D" w14:textId="62F21081" w:rsidR="00422130" w:rsidRPr="00422130" w:rsidRDefault="00422130" w:rsidP="00422130">
      <w:pPr>
        <w:spacing w:after="0" w:line="240" w:lineRule="auto"/>
        <w:rPr>
          <w:rFonts w:eastAsia="Times New Roman" w:cs="Times New Roman"/>
        </w:rPr>
      </w:pPr>
      <w:r w:rsidRPr="00921AF0">
        <w:rPr>
          <w:rFonts w:eastAsia="Times New Roman" w:cs="Times New Roman"/>
        </w:rPr>
        <w:t xml:space="preserve">Příloha č. </w:t>
      </w:r>
      <w:r w:rsidR="00921AF0" w:rsidRPr="00921AF0">
        <w:rPr>
          <w:rFonts w:eastAsia="Times New Roman" w:cs="Times New Roman"/>
        </w:rPr>
        <w:t>7</w:t>
      </w:r>
      <w:r w:rsidRPr="00921AF0">
        <w:rPr>
          <w:rFonts w:eastAsia="Times New Roman" w:cs="Times New Roman"/>
        </w:rPr>
        <w:t xml:space="preserve"> Smlouvy</w:t>
      </w:r>
    </w:p>
    <w:p w14:paraId="67109FA5" w14:textId="77777777" w:rsidR="00422130" w:rsidRPr="00422130" w:rsidRDefault="00422130" w:rsidP="00D75D07">
      <w:pPr>
        <w:pStyle w:val="Nadpis1"/>
        <w:rPr>
          <w:rFonts w:eastAsia="Times New Roman"/>
        </w:rPr>
      </w:pPr>
      <w:r w:rsidRPr="00422130">
        <w:rPr>
          <w:rFonts w:eastAsia="Times New Roman"/>
        </w:rPr>
        <w:t>Harmonogram</w:t>
      </w:r>
    </w:p>
    <w:p w14:paraId="5EFBDDDA" w14:textId="7B7014E1" w:rsidR="00422130" w:rsidRPr="00E255CB" w:rsidRDefault="00422130" w:rsidP="00422130">
      <w:pPr>
        <w:spacing w:after="0" w:line="240" w:lineRule="auto"/>
        <w:rPr>
          <w:rFonts w:eastAsia="Times New Roman" w:cs="Times New Roman"/>
          <w:b/>
          <w:caps/>
        </w:rPr>
      </w:pPr>
    </w:p>
    <w:tbl>
      <w:tblPr>
        <w:tblStyle w:val="Mkatabulky5"/>
        <w:tblW w:w="6237" w:type="dxa"/>
        <w:tblInd w:w="108" w:type="dxa"/>
        <w:tblLook w:val="04A0" w:firstRow="1" w:lastRow="0" w:firstColumn="1" w:lastColumn="0" w:noHBand="0" w:noVBand="1"/>
      </w:tblPr>
      <w:tblGrid>
        <w:gridCol w:w="3081"/>
        <w:gridCol w:w="1172"/>
        <w:gridCol w:w="1984"/>
      </w:tblGrid>
      <w:tr w:rsidR="00422130" w:rsidRPr="00921AF0" w14:paraId="76BE382D" w14:textId="77777777" w:rsidTr="001D1FF6">
        <w:tc>
          <w:tcPr>
            <w:tcW w:w="3081" w:type="dxa"/>
            <w:shd w:val="clear" w:color="auto" w:fill="F2F2F2"/>
            <w:vAlign w:val="center"/>
          </w:tcPr>
          <w:p w14:paraId="26E58DEF" w14:textId="77777777" w:rsidR="00422130" w:rsidRPr="00921AF0" w:rsidRDefault="00422130" w:rsidP="007761BB">
            <w:pPr>
              <w:spacing w:line="360" w:lineRule="auto"/>
              <w:rPr>
                <w:rStyle w:val="Siln"/>
              </w:rPr>
            </w:pPr>
            <w:bookmarkStart w:id="0" w:name="_Toc462406578"/>
            <w:r w:rsidRPr="00921AF0">
              <w:rPr>
                <w:rStyle w:val="Siln"/>
              </w:rPr>
              <w:t>Dílčí část díla</w:t>
            </w:r>
          </w:p>
        </w:tc>
        <w:tc>
          <w:tcPr>
            <w:tcW w:w="1172" w:type="dxa"/>
            <w:shd w:val="clear" w:color="auto" w:fill="F2F2F2"/>
            <w:vAlign w:val="center"/>
          </w:tcPr>
          <w:p w14:paraId="4F82C4F1" w14:textId="77777777" w:rsidR="00422130" w:rsidRPr="00921AF0" w:rsidRDefault="00422130" w:rsidP="007761BB">
            <w:pPr>
              <w:spacing w:line="360" w:lineRule="auto"/>
              <w:rPr>
                <w:rStyle w:val="Siln"/>
              </w:rPr>
            </w:pPr>
            <w:r w:rsidRPr="00921AF0">
              <w:rPr>
                <w:rStyle w:val="Siln"/>
              </w:rPr>
              <w:t>Zahájení</w:t>
            </w:r>
          </w:p>
        </w:tc>
        <w:tc>
          <w:tcPr>
            <w:tcW w:w="1984" w:type="dxa"/>
            <w:shd w:val="clear" w:color="auto" w:fill="F2F2F2"/>
          </w:tcPr>
          <w:p w14:paraId="66CA3774" w14:textId="77777777" w:rsidR="00422130" w:rsidRPr="00921AF0" w:rsidRDefault="00422130" w:rsidP="007761BB">
            <w:pPr>
              <w:spacing w:line="360" w:lineRule="auto"/>
              <w:rPr>
                <w:rStyle w:val="Siln"/>
              </w:rPr>
            </w:pPr>
            <w:r w:rsidRPr="00921AF0">
              <w:rPr>
                <w:rStyle w:val="Siln"/>
              </w:rPr>
              <w:t>Ukončení</w:t>
            </w:r>
          </w:p>
        </w:tc>
      </w:tr>
      <w:tr w:rsidR="00422130" w:rsidRPr="00921AF0" w14:paraId="453B582C" w14:textId="77777777" w:rsidTr="001D1FF6">
        <w:tc>
          <w:tcPr>
            <w:tcW w:w="3081" w:type="dxa"/>
            <w:shd w:val="clear" w:color="auto" w:fill="FFFFFF"/>
          </w:tcPr>
          <w:p w14:paraId="7A7E0AC8" w14:textId="585A1E1F" w:rsidR="00422130" w:rsidRPr="00921AF0" w:rsidRDefault="00921AF0" w:rsidP="00D75D07">
            <w:r w:rsidRPr="00921AF0">
              <w:t>Fáze I. dodávka 76 ks HW</w:t>
            </w:r>
          </w:p>
        </w:tc>
        <w:tc>
          <w:tcPr>
            <w:tcW w:w="1172" w:type="dxa"/>
            <w:shd w:val="clear" w:color="auto" w:fill="FFFFFF"/>
          </w:tcPr>
          <w:p w14:paraId="5070A559" w14:textId="70317F08" w:rsidR="00422130" w:rsidRPr="00921AF0" w:rsidRDefault="00921AF0" w:rsidP="00D75D07">
            <w:pPr>
              <w:rPr>
                <w:szCs w:val="18"/>
              </w:rPr>
            </w:pPr>
            <w:r w:rsidRPr="00921AF0">
              <w:rPr>
                <w:szCs w:val="18"/>
              </w:rPr>
              <w:t>T</w:t>
            </w:r>
          </w:p>
        </w:tc>
        <w:tc>
          <w:tcPr>
            <w:tcW w:w="1984" w:type="dxa"/>
            <w:shd w:val="clear" w:color="auto" w:fill="FFFFFF"/>
          </w:tcPr>
          <w:p w14:paraId="0C842991" w14:textId="55DF453B" w:rsidR="00422130" w:rsidRPr="00921AF0" w:rsidRDefault="00422130" w:rsidP="00D75D07">
            <w:pPr>
              <w:rPr>
                <w:szCs w:val="18"/>
              </w:rPr>
            </w:pPr>
            <w:r w:rsidRPr="00921AF0">
              <w:rPr>
                <w:szCs w:val="18"/>
              </w:rPr>
              <w:t xml:space="preserve">T + </w:t>
            </w:r>
            <w:r w:rsidR="00921AF0" w:rsidRPr="00921AF0">
              <w:rPr>
                <w:szCs w:val="18"/>
              </w:rPr>
              <w:t>2</w:t>
            </w:r>
            <w:r w:rsidR="00921AF0" w:rsidRPr="00921AF0">
              <w:t xml:space="preserve"> TÝDNY</w:t>
            </w:r>
          </w:p>
        </w:tc>
      </w:tr>
      <w:tr w:rsidR="00422130" w:rsidRPr="00921AF0" w14:paraId="60B04042" w14:textId="77777777" w:rsidTr="001D1FF6">
        <w:tc>
          <w:tcPr>
            <w:tcW w:w="3081" w:type="dxa"/>
            <w:shd w:val="clear" w:color="auto" w:fill="FFFFFF"/>
          </w:tcPr>
          <w:p w14:paraId="10B2682E" w14:textId="51E2AB7B" w:rsidR="00422130" w:rsidRPr="00921AF0" w:rsidRDefault="00921AF0" w:rsidP="007761BB">
            <w:pPr>
              <w:spacing w:line="360" w:lineRule="auto"/>
              <w:rPr>
                <w:szCs w:val="18"/>
              </w:rPr>
            </w:pPr>
            <w:r w:rsidRPr="00921AF0">
              <w:t>Fáze II. dodávka 64 ks HW</w:t>
            </w:r>
          </w:p>
        </w:tc>
        <w:tc>
          <w:tcPr>
            <w:tcW w:w="1172" w:type="dxa"/>
            <w:shd w:val="clear" w:color="auto" w:fill="FFFFFF"/>
          </w:tcPr>
          <w:p w14:paraId="2753582C" w14:textId="54D79FD1" w:rsidR="00422130" w:rsidRPr="00921AF0" w:rsidRDefault="00921AF0" w:rsidP="007761BB">
            <w:pPr>
              <w:spacing w:line="360" w:lineRule="auto"/>
              <w:rPr>
                <w:szCs w:val="18"/>
              </w:rPr>
            </w:pPr>
            <w:r w:rsidRPr="00921AF0">
              <w:rPr>
                <w:szCs w:val="18"/>
              </w:rPr>
              <w:t>T</w:t>
            </w:r>
          </w:p>
        </w:tc>
        <w:tc>
          <w:tcPr>
            <w:tcW w:w="1984" w:type="dxa"/>
            <w:shd w:val="clear" w:color="auto" w:fill="FFFFFF"/>
          </w:tcPr>
          <w:p w14:paraId="436A50F3" w14:textId="11C8412D" w:rsidR="00422130" w:rsidRPr="00921AF0" w:rsidRDefault="00422130" w:rsidP="007761BB">
            <w:pPr>
              <w:spacing w:line="360" w:lineRule="auto"/>
              <w:rPr>
                <w:szCs w:val="18"/>
              </w:rPr>
            </w:pPr>
            <w:r w:rsidRPr="00921AF0">
              <w:rPr>
                <w:szCs w:val="18"/>
              </w:rPr>
              <w:t xml:space="preserve">T + </w:t>
            </w:r>
            <w:r w:rsidR="00921AF0">
              <w:rPr>
                <w:szCs w:val="18"/>
              </w:rPr>
              <w:t>3 MĚSÍCE</w:t>
            </w:r>
          </w:p>
        </w:tc>
      </w:tr>
      <w:tr w:rsidR="00422130" w:rsidRPr="00921AF0" w14:paraId="08621C69" w14:textId="77777777" w:rsidTr="001D1FF6">
        <w:tc>
          <w:tcPr>
            <w:tcW w:w="3081" w:type="dxa"/>
            <w:shd w:val="clear" w:color="auto" w:fill="FFFFFF"/>
          </w:tcPr>
          <w:p w14:paraId="649E16D7" w14:textId="58619A3F" w:rsidR="00422130" w:rsidRPr="00921AF0" w:rsidRDefault="00921AF0" w:rsidP="007761BB">
            <w:pPr>
              <w:spacing w:line="360" w:lineRule="auto"/>
              <w:rPr>
                <w:szCs w:val="18"/>
              </w:rPr>
            </w:pPr>
            <w:r w:rsidRPr="00921AF0">
              <w:t>Fáze III. dodávka 64 ks HW</w:t>
            </w:r>
          </w:p>
        </w:tc>
        <w:tc>
          <w:tcPr>
            <w:tcW w:w="1172" w:type="dxa"/>
            <w:shd w:val="clear" w:color="auto" w:fill="FFFFFF"/>
          </w:tcPr>
          <w:p w14:paraId="1FDF2168" w14:textId="6F1AF80E" w:rsidR="00422130" w:rsidRPr="00921AF0" w:rsidRDefault="00921AF0" w:rsidP="007761BB">
            <w:pPr>
              <w:spacing w:line="360" w:lineRule="auto"/>
              <w:rPr>
                <w:szCs w:val="18"/>
              </w:rPr>
            </w:pPr>
            <w:r w:rsidRPr="00921AF0">
              <w:rPr>
                <w:szCs w:val="18"/>
              </w:rPr>
              <w:t>T</w:t>
            </w:r>
          </w:p>
        </w:tc>
        <w:tc>
          <w:tcPr>
            <w:tcW w:w="1984" w:type="dxa"/>
            <w:shd w:val="clear" w:color="auto" w:fill="FFFFFF"/>
          </w:tcPr>
          <w:p w14:paraId="4E114A74" w14:textId="3265E11C" w:rsidR="00422130" w:rsidRPr="00921AF0" w:rsidRDefault="00422130" w:rsidP="007761BB">
            <w:pPr>
              <w:spacing w:line="360" w:lineRule="auto"/>
              <w:rPr>
                <w:szCs w:val="18"/>
              </w:rPr>
            </w:pPr>
            <w:r w:rsidRPr="00921AF0">
              <w:rPr>
                <w:szCs w:val="18"/>
              </w:rPr>
              <w:t xml:space="preserve">T + </w:t>
            </w:r>
            <w:r w:rsidR="00921AF0">
              <w:rPr>
                <w:szCs w:val="18"/>
              </w:rPr>
              <w:t>6 MĚSÍCŮ</w:t>
            </w:r>
          </w:p>
        </w:tc>
      </w:tr>
      <w:tr w:rsidR="00422130" w:rsidRPr="00921AF0" w14:paraId="235C3BF7" w14:textId="77777777" w:rsidTr="001D1FF6">
        <w:tc>
          <w:tcPr>
            <w:tcW w:w="3081" w:type="dxa"/>
            <w:shd w:val="clear" w:color="auto" w:fill="D9D9D9"/>
          </w:tcPr>
          <w:p w14:paraId="3FD53A40" w14:textId="77777777" w:rsidR="00422130" w:rsidRPr="00921AF0" w:rsidRDefault="00422130" w:rsidP="007761BB">
            <w:pPr>
              <w:spacing w:line="360" w:lineRule="auto"/>
              <w:rPr>
                <w:rStyle w:val="Siln"/>
              </w:rPr>
            </w:pPr>
            <w:r w:rsidRPr="00921AF0">
              <w:rPr>
                <w:rStyle w:val="Siln"/>
              </w:rPr>
              <w:t>Provedení Díla</w:t>
            </w:r>
          </w:p>
        </w:tc>
        <w:tc>
          <w:tcPr>
            <w:tcW w:w="1172" w:type="dxa"/>
            <w:shd w:val="clear" w:color="auto" w:fill="D9D9D9"/>
          </w:tcPr>
          <w:p w14:paraId="72288AA7" w14:textId="77777777" w:rsidR="00422130" w:rsidRPr="00921AF0" w:rsidRDefault="00422130" w:rsidP="007761BB">
            <w:pPr>
              <w:spacing w:line="360" w:lineRule="auto"/>
              <w:rPr>
                <w:rStyle w:val="Siln"/>
              </w:rPr>
            </w:pPr>
            <w:r w:rsidRPr="00921AF0">
              <w:rPr>
                <w:rStyle w:val="Siln"/>
              </w:rPr>
              <w:t>T</w:t>
            </w:r>
          </w:p>
        </w:tc>
        <w:tc>
          <w:tcPr>
            <w:tcW w:w="1984" w:type="dxa"/>
            <w:shd w:val="clear" w:color="auto" w:fill="D9D9D9"/>
          </w:tcPr>
          <w:p w14:paraId="185C2DF8" w14:textId="60EA7872" w:rsidR="00422130" w:rsidRPr="00921AF0" w:rsidRDefault="00422130" w:rsidP="007761BB">
            <w:pPr>
              <w:spacing w:line="360" w:lineRule="auto"/>
              <w:rPr>
                <w:szCs w:val="18"/>
              </w:rPr>
            </w:pPr>
            <w:r w:rsidRPr="00921AF0">
              <w:rPr>
                <w:b/>
                <w:szCs w:val="18"/>
              </w:rPr>
              <w:t xml:space="preserve">T </w:t>
            </w:r>
            <w:r w:rsidR="00921AF0">
              <w:rPr>
                <w:b/>
                <w:szCs w:val="18"/>
              </w:rPr>
              <w:t>+ 6 MĚSÍCŮ</w:t>
            </w:r>
          </w:p>
        </w:tc>
      </w:tr>
    </w:tbl>
    <w:bookmarkEnd w:id="0"/>
    <w:p w14:paraId="24754767" w14:textId="7C1406C6" w:rsidR="00422130" w:rsidRPr="00921AF0" w:rsidRDefault="00422130" w:rsidP="00ED4EA5">
      <w:r w:rsidRPr="00921AF0">
        <w:t>T = datum nabytí účinnosti Smlouvy.</w:t>
      </w:r>
    </w:p>
    <w:p w14:paraId="4240F7A2" w14:textId="77777777" w:rsidR="00422130" w:rsidRPr="00921AF0" w:rsidRDefault="00422130" w:rsidP="00ED4EA5">
      <w:r w:rsidRPr="00921AF0">
        <w:t>Číselné údaje uvedené v tabulce výše představují počty měsíců / týdnů.</w:t>
      </w:r>
    </w:p>
    <w:p w14:paraId="503CF188" w14:textId="77777777" w:rsidR="001D1FF6" w:rsidRDefault="001D1FF6" w:rsidP="001D1FF6">
      <w:pPr>
        <w:widowControl w:val="0"/>
        <w:rPr>
          <w:rFonts w:ascii="Verdana" w:eastAsia="Calibri" w:hAnsi="Verdana" w:cs="Times New Roman"/>
          <w:noProof/>
          <w:szCs w:val="22"/>
          <w:u w:val="single"/>
        </w:rPr>
      </w:pPr>
    </w:p>
    <w:p w14:paraId="17BEC1DB" w14:textId="11219424" w:rsidR="001D1FF6" w:rsidRPr="005C7DE6" w:rsidRDefault="001D1FF6" w:rsidP="001D1FF6">
      <w:pPr>
        <w:widowControl w:val="0"/>
        <w:rPr>
          <w:ins w:id="1" w:author="Jiranová Ivana" w:date="2024-05-03T09:55:00Z"/>
          <w:rFonts w:ascii="Verdana" w:eastAsia="Calibri" w:hAnsi="Verdana" w:cs="Times New Roman"/>
          <w:noProof/>
          <w:szCs w:val="22"/>
          <w:u w:val="single"/>
        </w:rPr>
      </w:pPr>
      <w:r w:rsidRPr="005C7DE6">
        <w:rPr>
          <w:rFonts w:ascii="Verdana" w:eastAsia="Calibri" w:hAnsi="Verdana" w:cs="Times New Roman"/>
          <w:noProof/>
          <w:szCs w:val="22"/>
          <w:u w:val="single"/>
        </w:rPr>
        <w:t>Fáze I:</w:t>
      </w:r>
    </w:p>
    <w:p w14:paraId="0C1FAABB" w14:textId="537D52A1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noProof/>
          <w:szCs w:val="22"/>
        </w:rPr>
        <w:t>Správa železnic, organizační jednotka Oblastní ředitelství Ústí nad Labem, Železničářská 1386/31, Ústí nad Labem</w:t>
      </w:r>
      <w:r w:rsidR="00DF1912">
        <w:rPr>
          <w:rFonts w:ascii="Verdana" w:eastAsia="Calibri" w:hAnsi="Verdana" w:cs="Times New Roman"/>
          <w:noProof/>
          <w:szCs w:val="22"/>
        </w:rPr>
        <w:t xml:space="preserve"> – 30 ks</w:t>
      </w:r>
    </w:p>
    <w:p w14:paraId="35E575F1" w14:textId="37D2B79B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bookmarkStart w:id="2" w:name="_Hlk167795335"/>
      <w:r w:rsidRPr="001D1FF6">
        <w:rPr>
          <w:rFonts w:ascii="Verdana" w:eastAsia="Calibri" w:hAnsi="Verdana" w:cs="Times New Roman"/>
          <w:noProof/>
          <w:szCs w:val="22"/>
        </w:rPr>
        <w:t xml:space="preserve">Správa železnic, organizační jednotka Oblastní ředitelství </w:t>
      </w:r>
      <w:bookmarkEnd w:id="2"/>
      <w:r w:rsidRPr="001D1FF6">
        <w:rPr>
          <w:rFonts w:ascii="Verdana" w:eastAsia="Calibri" w:hAnsi="Verdana" w:cs="Times New Roman"/>
          <w:noProof/>
          <w:szCs w:val="22"/>
        </w:rPr>
        <w:t>Plzeň, Sušická 1168/23, Plzeň</w:t>
      </w:r>
      <w:r w:rsidR="00DF1912">
        <w:rPr>
          <w:rFonts w:ascii="Verdana" w:eastAsia="Calibri" w:hAnsi="Verdana" w:cs="Times New Roman"/>
          <w:noProof/>
          <w:szCs w:val="22"/>
        </w:rPr>
        <w:t xml:space="preserve"> – 29 ks</w:t>
      </w:r>
    </w:p>
    <w:p w14:paraId="3EEA6642" w14:textId="0EB8FA44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noProof/>
          <w:szCs w:val="22"/>
        </w:rPr>
        <w:t>Správa železnic, Centrum techniky a diagnostiky, Malletova 2363/10, Praha 9</w:t>
      </w:r>
      <w:r w:rsidR="00DF1912">
        <w:rPr>
          <w:rFonts w:ascii="Verdana" w:eastAsia="Calibri" w:hAnsi="Verdana" w:cs="Times New Roman"/>
          <w:noProof/>
          <w:szCs w:val="22"/>
        </w:rPr>
        <w:t xml:space="preserve"> – 3 ks</w:t>
      </w:r>
    </w:p>
    <w:p w14:paraId="4161C54C" w14:textId="51B7F908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noProof/>
          <w:szCs w:val="22"/>
        </w:rPr>
        <w:t>Správa železnic, organizační jednotka Správa železniční telematiky, V Celnici 1028/10, Praha 1</w:t>
      </w:r>
      <w:r w:rsidR="00DF1912">
        <w:rPr>
          <w:rFonts w:ascii="Verdana" w:eastAsia="Calibri" w:hAnsi="Verdana" w:cs="Times New Roman"/>
          <w:noProof/>
          <w:szCs w:val="22"/>
        </w:rPr>
        <w:t xml:space="preserve"> – 11 ks</w:t>
      </w:r>
    </w:p>
    <w:p w14:paraId="13302258" w14:textId="77777777" w:rsidR="001D1FF6" w:rsidRDefault="001D1FF6" w:rsidP="001D1FF6">
      <w:pPr>
        <w:widowControl w:val="0"/>
        <w:rPr>
          <w:rFonts w:ascii="Verdana" w:eastAsia="Calibri" w:hAnsi="Verdana" w:cs="Times New Roman"/>
          <w:szCs w:val="22"/>
          <w:u w:val="single"/>
        </w:rPr>
      </w:pPr>
      <w:bookmarkStart w:id="3" w:name="_Hlk167795370"/>
    </w:p>
    <w:p w14:paraId="5EDACDD9" w14:textId="429CC4A1" w:rsidR="001D1FF6" w:rsidRPr="005C7DE6" w:rsidRDefault="001D1FF6" w:rsidP="001D1FF6">
      <w:pPr>
        <w:widowControl w:val="0"/>
        <w:rPr>
          <w:rFonts w:ascii="Verdana" w:eastAsia="Calibri" w:hAnsi="Verdana" w:cs="Times New Roman"/>
          <w:szCs w:val="22"/>
          <w:u w:val="single"/>
        </w:rPr>
      </w:pPr>
      <w:r w:rsidRPr="005C7DE6">
        <w:rPr>
          <w:rFonts w:ascii="Verdana" w:eastAsia="Calibri" w:hAnsi="Verdana" w:cs="Times New Roman"/>
          <w:szCs w:val="22"/>
          <w:u w:val="single"/>
        </w:rPr>
        <w:t>Fáze II:</w:t>
      </w:r>
    </w:p>
    <w:bookmarkEnd w:id="3"/>
    <w:p w14:paraId="0B17E47D" w14:textId="26154A04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szCs w:val="22"/>
        </w:rPr>
        <w:t>Správa železnic, organizační jednotka Oblastní ředitelství Ostrava, Muglinovská 1038/5, Ostrava</w:t>
      </w:r>
      <w:r w:rsidR="00DF1912">
        <w:rPr>
          <w:rFonts w:ascii="Verdana" w:eastAsia="Calibri" w:hAnsi="Verdana" w:cs="Times New Roman"/>
          <w:szCs w:val="22"/>
        </w:rPr>
        <w:t xml:space="preserve"> – 34 ks</w:t>
      </w:r>
    </w:p>
    <w:p w14:paraId="2EA53D0B" w14:textId="001FA360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szCs w:val="22"/>
        </w:rPr>
        <w:t>Správa železnic, organizační jednotka Oblastní ředitelství Brno, Kounicova 26, Brno</w:t>
      </w:r>
      <w:r w:rsidR="00DF1912">
        <w:rPr>
          <w:rFonts w:ascii="Verdana" w:eastAsia="Calibri" w:hAnsi="Verdana" w:cs="Times New Roman"/>
          <w:szCs w:val="22"/>
        </w:rPr>
        <w:t xml:space="preserve"> – 30 ks</w:t>
      </w:r>
    </w:p>
    <w:p w14:paraId="6A99B110" w14:textId="77777777" w:rsidR="001D1FF6" w:rsidRDefault="001D1FF6" w:rsidP="001D1FF6">
      <w:pPr>
        <w:widowControl w:val="0"/>
        <w:rPr>
          <w:rFonts w:ascii="Verdana" w:eastAsia="Calibri" w:hAnsi="Verdana" w:cs="Times New Roman"/>
          <w:szCs w:val="22"/>
          <w:u w:val="single"/>
        </w:rPr>
      </w:pPr>
    </w:p>
    <w:p w14:paraId="14239A3A" w14:textId="2E360CE6" w:rsidR="001D1FF6" w:rsidRPr="005C7DE6" w:rsidRDefault="001D1FF6" w:rsidP="001D1FF6">
      <w:pPr>
        <w:widowControl w:val="0"/>
        <w:rPr>
          <w:rFonts w:ascii="Verdana" w:eastAsia="Calibri" w:hAnsi="Verdana" w:cs="Times New Roman"/>
          <w:szCs w:val="22"/>
          <w:u w:val="single"/>
        </w:rPr>
      </w:pPr>
      <w:r w:rsidRPr="005C7DE6">
        <w:rPr>
          <w:rFonts w:ascii="Verdana" w:eastAsia="Calibri" w:hAnsi="Verdana" w:cs="Times New Roman"/>
          <w:szCs w:val="22"/>
          <w:u w:val="single"/>
        </w:rPr>
        <w:t>Fáze III:</w:t>
      </w:r>
    </w:p>
    <w:p w14:paraId="34E064A2" w14:textId="255BC83D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szCs w:val="22"/>
        </w:rPr>
        <w:t xml:space="preserve">Správa železnic, organizační jednotka Oblastní ředitelství Hradec Králové, U </w:t>
      </w:r>
      <w:proofErr w:type="spellStart"/>
      <w:r w:rsidRPr="001D1FF6">
        <w:rPr>
          <w:rFonts w:ascii="Verdana" w:eastAsia="Calibri" w:hAnsi="Verdana" w:cs="Times New Roman"/>
          <w:szCs w:val="22"/>
        </w:rPr>
        <w:t>Fotochemy</w:t>
      </w:r>
      <w:proofErr w:type="spellEnd"/>
      <w:r w:rsidRPr="001D1FF6">
        <w:rPr>
          <w:rFonts w:ascii="Verdana" w:eastAsia="Calibri" w:hAnsi="Verdana" w:cs="Times New Roman"/>
          <w:szCs w:val="22"/>
        </w:rPr>
        <w:t xml:space="preserve"> 259, Hradec Králové</w:t>
      </w:r>
      <w:r w:rsidR="00DF1912">
        <w:rPr>
          <w:rFonts w:ascii="Verdana" w:eastAsia="Calibri" w:hAnsi="Verdana" w:cs="Times New Roman"/>
          <w:szCs w:val="22"/>
        </w:rPr>
        <w:t xml:space="preserve"> – 32 ks</w:t>
      </w:r>
    </w:p>
    <w:p w14:paraId="1F817238" w14:textId="54C6AB55" w:rsidR="001D1FF6" w:rsidRPr="001D1FF6" w:rsidRDefault="001D1FF6" w:rsidP="001D1FF6">
      <w:pPr>
        <w:pStyle w:val="Odstavecseseznamem"/>
        <w:widowControl w:val="0"/>
        <w:numPr>
          <w:ilvl w:val="0"/>
          <w:numId w:val="36"/>
        </w:numPr>
        <w:rPr>
          <w:rFonts w:ascii="Verdana" w:eastAsia="Calibri" w:hAnsi="Verdana" w:cs="Times New Roman"/>
          <w:szCs w:val="22"/>
        </w:rPr>
      </w:pPr>
      <w:r w:rsidRPr="001D1FF6">
        <w:rPr>
          <w:rFonts w:ascii="Verdana" w:eastAsia="Calibri" w:hAnsi="Verdana" w:cs="Times New Roman"/>
          <w:szCs w:val="22"/>
        </w:rPr>
        <w:t>Správa železnic, organizační jednotka Oblastní ředitelství Praha, Partyzánská 24, Praha 7</w:t>
      </w:r>
      <w:r w:rsidR="00DF1912">
        <w:rPr>
          <w:rFonts w:ascii="Verdana" w:eastAsia="Calibri" w:hAnsi="Verdana" w:cs="Times New Roman"/>
          <w:szCs w:val="22"/>
        </w:rPr>
        <w:t xml:space="preserve"> – 32 ks</w:t>
      </w:r>
      <w:bookmarkStart w:id="4" w:name="_GoBack"/>
      <w:bookmarkEnd w:id="4"/>
    </w:p>
    <w:p w14:paraId="5168EB0D" w14:textId="77777777" w:rsidR="009F392E" w:rsidRPr="00422130" w:rsidRDefault="009F392E" w:rsidP="00422130"/>
    <w:sectPr w:rsidR="009F392E" w:rsidRPr="0042213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F4352B0" w16cex:dateUtc="2024-05-30T08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1B94BE" w16cid:durableId="3F4352B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AD6C9" w14:textId="77777777" w:rsidR="005032F3" w:rsidRDefault="005032F3" w:rsidP="00962258">
      <w:pPr>
        <w:spacing w:after="0" w:line="240" w:lineRule="auto"/>
      </w:pPr>
      <w:r>
        <w:separator/>
      </w:r>
    </w:p>
  </w:endnote>
  <w:endnote w:type="continuationSeparator" w:id="0">
    <w:p w14:paraId="35AFBE0A" w14:textId="77777777" w:rsidR="005032F3" w:rsidRDefault="005032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2DA7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214AD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21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07BD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ADB8B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392B127" w14:textId="77777777" w:rsidR="00F1715C" w:rsidRDefault="00F1715C" w:rsidP="00D831A3">
          <w:pPr>
            <w:pStyle w:val="Zpat"/>
          </w:pPr>
        </w:p>
      </w:tc>
    </w:tr>
  </w:tbl>
  <w:p w14:paraId="5BA3008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26CF659E" wp14:editId="7D7A33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A18213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41FD597" wp14:editId="6451EC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82E69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61D3A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AE2ECF" w14:textId="348F0B4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19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19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4696FD" w14:textId="77777777" w:rsidR="00F1715C" w:rsidRDefault="00F1715C" w:rsidP="00D75D0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31B2EF1" w14:textId="77777777" w:rsidR="00F1715C" w:rsidRDefault="00F1715C" w:rsidP="00D75D0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E4B4E3" w14:textId="77777777" w:rsidR="00F1715C" w:rsidRDefault="00F1715C" w:rsidP="00D75D07">
          <w:pPr>
            <w:pStyle w:val="Zpat"/>
            <w:jc w:val="left"/>
          </w:pPr>
          <w:r>
            <w:t>Sídlo: Dlážděná 1003/7, 110 00 Praha 1</w:t>
          </w:r>
        </w:p>
        <w:p w14:paraId="54FC1A11" w14:textId="77777777" w:rsidR="00F1715C" w:rsidRDefault="00F1715C" w:rsidP="00D75D0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680E174" w14:textId="77777777" w:rsidR="00F1715C" w:rsidRDefault="00581366" w:rsidP="00D75D0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5612D4" w14:textId="77777777" w:rsidR="00F1715C" w:rsidRDefault="00F1715C" w:rsidP="00460660">
          <w:pPr>
            <w:pStyle w:val="Zpat"/>
          </w:pPr>
        </w:p>
      </w:tc>
    </w:tr>
  </w:tbl>
  <w:p w14:paraId="5A500D4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DE5C380" wp14:editId="4289BB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BBE1C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8F19BD6" wp14:editId="27F43F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DFDD1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C1B2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D3904" w14:textId="77777777" w:rsidR="005032F3" w:rsidRDefault="005032F3" w:rsidP="00962258">
      <w:pPr>
        <w:spacing w:after="0" w:line="240" w:lineRule="auto"/>
      </w:pPr>
      <w:r>
        <w:separator/>
      </w:r>
    </w:p>
  </w:footnote>
  <w:footnote w:type="continuationSeparator" w:id="0">
    <w:p w14:paraId="7F00DC67" w14:textId="77777777" w:rsidR="005032F3" w:rsidRDefault="005032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B00A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07A20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DFE75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BAFE06" w14:textId="77777777" w:rsidR="00F1715C" w:rsidRPr="00D6163D" w:rsidRDefault="00F1715C" w:rsidP="00D6163D">
          <w:pPr>
            <w:pStyle w:val="Druhdokumentu"/>
          </w:pPr>
        </w:p>
      </w:tc>
    </w:tr>
  </w:tbl>
  <w:p w14:paraId="68A177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6B441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2E3B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A5C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F3F784" w14:textId="77777777" w:rsidR="00F1715C" w:rsidRPr="00D6163D" w:rsidRDefault="00F1715C" w:rsidP="00FC6389">
          <w:pPr>
            <w:pStyle w:val="Druhdokumentu"/>
          </w:pPr>
        </w:p>
      </w:tc>
    </w:tr>
    <w:tr w:rsidR="009F392E" w14:paraId="69DB1D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1F141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52C75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B640A8" w14:textId="77777777" w:rsidR="009F392E" w:rsidRPr="00D6163D" w:rsidRDefault="009F392E" w:rsidP="00FC6389">
          <w:pPr>
            <w:pStyle w:val="Druhdokumentu"/>
          </w:pPr>
        </w:p>
      </w:tc>
    </w:tr>
  </w:tbl>
  <w:p w14:paraId="160DB1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35E9F05E" wp14:editId="6AB71D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6B5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8321850"/>
    <w:multiLevelType w:val="hybridMultilevel"/>
    <w:tmpl w:val="D7985BD8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CE149DD"/>
    <w:multiLevelType w:val="hybridMultilevel"/>
    <w:tmpl w:val="CB12280C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DBB4383"/>
    <w:multiLevelType w:val="hybridMultilevel"/>
    <w:tmpl w:val="45B48CE4"/>
    <w:lvl w:ilvl="0" w:tplc="5418A3B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 w:numId="36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ranová Ivana">
    <w15:presenceInfo w15:providerId="AD" w15:userId="S::Jiranova@spravazeleznic.cz::381566fd-9a41-4eec-80c5-89c2f9897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FF6"/>
    <w:rsid w:val="00207DF5"/>
    <w:rsid w:val="00280E07"/>
    <w:rsid w:val="002C31BF"/>
    <w:rsid w:val="002D073B"/>
    <w:rsid w:val="002D08B1"/>
    <w:rsid w:val="002E0CD7"/>
    <w:rsid w:val="00341DCF"/>
    <w:rsid w:val="00357BC6"/>
    <w:rsid w:val="003956C6"/>
    <w:rsid w:val="003D64AA"/>
    <w:rsid w:val="0042213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2F3"/>
    <w:rsid w:val="00511AB9"/>
    <w:rsid w:val="00523EA7"/>
    <w:rsid w:val="00553375"/>
    <w:rsid w:val="00557C28"/>
    <w:rsid w:val="00571101"/>
    <w:rsid w:val="005736B7"/>
    <w:rsid w:val="00575E5A"/>
    <w:rsid w:val="00581366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64A0"/>
    <w:rsid w:val="00807DD0"/>
    <w:rsid w:val="00815B4C"/>
    <w:rsid w:val="008659F3"/>
    <w:rsid w:val="00886D4B"/>
    <w:rsid w:val="00895406"/>
    <w:rsid w:val="008A3568"/>
    <w:rsid w:val="008B4295"/>
    <w:rsid w:val="008D03B9"/>
    <w:rsid w:val="008F18D6"/>
    <w:rsid w:val="00904780"/>
    <w:rsid w:val="00921AF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2166"/>
    <w:rsid w:val="00A6177B"/>
    <w:rsid w:val="00A66136"/>
    <w:rsid w:val="00AA4BE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15930"/>
    <w:rsid w:val="00D21061"/>
    <w:rsid w:val="00D4108E"/>
    <w:rsid w:val="00D6163D"/>
    <w:rsid w:val="00D73D46"/>
    <w:rsid w:val="00D75D07"/>
    <w:rsid w:val="00D831A3"/>
    <w:rsid w:val="00DC75F3"/>
    <w:rsid w:val="00DD46F3"/>
    <w:rsid w:val="00DE56F2"/>
    <w:rsid w:val="00DF116D"/>
    <w:rsid w:val="00DF1912"/>
    <w:rsid w:val="00E36C4A"/>
    <w:rsid w:val="00EB104F"/>
    <w:rsid w:val="00ED14BD"/>
    <w:rsid w:val="00ED4EA5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643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F3215"/>
  <w14:defaultImageDpi w14:val="32767"/>
  <w15:docId w15:val="{BD0572AB-38B1-4C6C-B396-7FF153B3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216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2216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22166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A22166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22166"/>
    <w:pPr>
      <w:spacing w:after="0" w:line="240" w:lineRule="auto"/>
    </w:pPr>
  </w:style>
  <w:style w:type="character" w:customStyle="1" w:styleId="Styl1">
    <w:name w:val="Styl1"/>
    <w:basedOn w:val="Standardnpsmoodstavce"/>
    <w:uiPriority w:val="1"/>
    <w:qFormat/>
    <w:rsid w:val="00ED4EA5"/>
    <w:rPr>
      <w:rFonts w:asciiTheme="minorHAnsi" w:hAnsiTheme="minorHAnsi" w:cs="Arial"/>
      <w:bCs/>
      <w:i w:val="0"/>
      <w:caps/>
      <w:small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921A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21A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1A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1A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1A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1AAF0-65EE-48E2-A2B7-EF080392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1C7EC-464F-4FBC-A1E5-82B15134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3</cp:revision>
  <cp:lastPrinted>2017-11-28T17:18:00Z</cp:lastPrinted>
  <dcterms:created xsi:type="dcterms:W3CDTF">2024-05-30T09:20:00Z</dcterms:created>
  <dcterms:modified xsi:type="dcterms:W3CDTF">2024-05-30T09:38:00Z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